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59C6D9B3" w:rsidR="00201690" w:rsidRDefault="00FE7578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ins w:id="0" w:author="Janíčková Iva" w:date="2025-05-28T09:39:00Z">
        <w:r>
          <w:rPr>
            <w:rFonts w:ascii="Arial" w:hAnsi="Arial" w:cs="Arial"/>
          </w:rPr>
          <w:t>4</w:t>
        </w:r>
      </w:ins>
      <w:bookmarkStart w:id="1" w:name="_GoBack"/>
      <w:bookmarkEnd w:id="1"/>
      <w:del w:id="2" w:author="Janíčková Iva" w:date="2025-05-28T09:39:00Z">
        <w:r w:rsidRPr="00F002A0" w:rsidDel="00FE7578">
          <w:rPr>
            <w:rFonts w:ascii="Arial" w:hAnsi="Arial" w:cs="Arial"/>
          </w:rPr>
          <w:delText>1</w:delText>
        </w:r>
      </w:del>
    </w:p>
    <w:p w14:paraId="09380CC5" w14:textId="6E7F8762" w:rsidR="002F447F" w:rsidRPr="002F447F" w:rsidRDefault="00FE7578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FE7578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MR8_2025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Ubytovací služby během festivalu Prix Bohemia Radio 2025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3595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FE757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3595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FE757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595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osobu)</w:t>
            </w:r>
          </w:p>
          <w:p w14:paraId="72FEF56F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FE757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595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595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595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595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595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595D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23595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595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</w:t>
            </w:r>
            <w:r>
              <w:rPr>
                <w:rFonts w:ascii="Arial" w:hAnsi="Arial" w:cs="Arial"/>
                <w:sz w:val="18"/>
                <w:szCs w:val="18"/>
              </w:rPr>
              <w:t>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3595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FE757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3595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FE757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595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FE757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595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3595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FE757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3" w:name="_Toc308696271"/>
      <w:bookmarkEnd w:id="3"/>
    </w:p>
    <w:p w14:paraId="6668432A" w14:textId="7576CABF" w:rsidR="00FD2E3F" w:rsidRDefault="00FE757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E757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E757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E757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E757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E757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FE7578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14A09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6B4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0CD0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D6C1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648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6436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2E73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1853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20A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íčková Iva">
    <w15:presenceInfo w15:providerId="AD" w15:userId="S-1-5-21-1516916145-3332080500-352412931-145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3595D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  <w:rsid w:val="00FE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2025-05-28T07:39:00Z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